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304410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10" w:rsidRDefault="0030441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10" w:rsidRPr="00304410" w:rsidRDefault="00401B83" w:rsidP="004A78F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401B83">
              <w:rPr>
                <w:b/>
                <w:sz w:val="26"/>
                <w:szCs w:val="26"/>
                <w:lang w:val="en-US"/>
              </w:rPr>
              <w:t>203B_015</w:t>
            </w:r>
          </w:p>
        </w:tc>
      </w:tr>
      <w:tr w:rsidR="00304410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10" w:rsidRDefault="0030441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10" w:rsidRPr="00401B83" w:rsidRDefault="004A78F9" w:rsidP="004A78F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4A78F9">
              <w:rPr>
                <w:b/>
                <w:sz w:val="24"/>
                <w:szCs w:val="24"/>
                <w:lang w:val="en-US"/>
              </w:rPr>
              <w:t>2076801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4A78F9" w:rsidRPr="002C0290" w:rsidTr="000A1067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F9" w:rsidRPr="002C0290" w:rsidRDefault="004A78F9" w:rsidP="000A106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F9" w:rsidRPr="002C0290" w:rsidRDefault="004A78F9" w:rsidP="000A10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4A78F9" w:rsidRPr="002C0290" w:rsidTr="000A1067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F9" w:rsidRPr="002C0290" w:rsidRDefault="004A78F9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4A78F9" w:rsidRPr="002C0290" w:rsidTr="000A1067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F9" w:rsidRPr="002C0290" w:rsidRDefault="004A78F9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4A78F9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F9" w:rsidRPr="002C0290" w:rsidRDefault="004A78F9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4A78F9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F9" w:rsidRPr="002C0290" w:rsidRDefault="004A78F9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4A78F9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F9" w:rsidRPr="002C0290" w:rsidRDefault="004A78F9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D17FE">
        <w:rPr>
          <w:b/>
          <w:sz w:val="26"/>
          <w:szCs w:val="26"/>
        </w:rPr>
        <w:t>(</w:t>
      </w:r>
      <w:r w:rsidR="00374F95" w:rsidRPr="00F158BE">
        <w:rPr>
          <w:b/>
          <w:sz w:val="26"/>
          <w:szCs w:val="26"/>
        </w:rPr>
        <w:t>Гайка М16</w:t>
      </w:r>
      <w:r w:rsidR="005D17FE">
        <w:rPr>
          <w:b/>
          <w:sz w:val="26"/>
          <w:szCs w:val="26"/>
        </w:rPr>
        <w:t>)</w:t>
      </w:r>
      <w:r w:rsidR="00F158BE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D17FE" w:rsidRDefault="005D17FE" w:rsidP="005D17FE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5D17FE" w:rsidRDefault="005D17FE" w:rsidP="005D17F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D17FE" w:rsidRDefault="005D17FE" w:rsidP="005D17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</w:t>
      </w:r>
      <w:proofErr w:type="gramStart"/>
      <w:r>
        <w:rPr>
          <w:sz w:val="24"/>
          <w:szCs w:val="24"/>
        </w:rPr>
        <w:t>устанавливающим</w:t>
      </w:r>
      <w:proofErr w:type="gramEnd"/>
      <w:r>
        <w:rPr>
          <w:sz w:val="24"/>
          <w:szCs w:val="24"/>
        </w:rPr>
        <w:t xml:space="preserve"> требования к качеству и экологической безопасности продукции. </w:t>
      </w:r>
    </w:p>
    <w:p w:rsidR="005D17FE" w:rsidRDefault="005D17FE" w:rsidP="005D17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4A78F9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D17FE" w:rsidRDefault="005D17FE" w:rsidP="005D17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5D17FE" w:rsidRDefault="005D17FE" w:rsidP="005D17F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D17FE" w:rsidRDefault="005D17FE" w:rsidP="005D17F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D17FE" w:rsidRDefault="005D17FE" w:rsidP="005D17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D17FE" w:rsidRDefault="005D17FE" w:rsidP="005D17FE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D17FE" w:rsidRDefault="005D17FE" w:rsidP="005D17FE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D17FE" w:rsidRDefault="005D17FE" w:rsidP="005D17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5D17FE" w:rsidRDefault="005D17FE" w:rsidP="005D17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D17FE" w:rsidRDefault="005D17FE" w:rsidP="005D17FE">
      <w:pPr>
        <w:spacing w:line="276" w:lineRule="auto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D17FE" w:rsidRDefault="005D17FE" w:rsidP="005D17F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D17FE" w:rsidRDefault="005D17FE" w:rsidP="005D17FE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4A78F9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5D17FE" w:rsidRDefault="005D17FE" w:rsidP="005D17F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D17FE" w:rsidRDefault="005D17FE" w:rsidP="005D17FE">
      <w:pPr>
        <w:rPr>
          <w:sz w:val="26"/>
          <w:szCs w:val="26"/>
        </w:rPr>
      </w:pPr>
    </w:p>
    <w:p w:rsidR="004A78F9" w:rsidRDefault="004A78F9" w:rsidP="005D17FE">
      <w:pPr>
        <w:rPr>
          <w:sz w:val="26"/>
          <w:szCs w:val="26"/>
        </w:rPr>
      </w:pPr>
    </w:p>
    <w:p w:rsidR="004A78F9" w:rsidRDefault="004A78F9" w:rsidP="005D17FE">
      <w:pPr>
        <w:rPr>
          <w:sz w:val="26"/>
          <w:szCs w:val="26"/>
        </w:rPr>
      </w:pPr>
    </w:p>
    <w:p w:rsidR="004A78F9" w:rsidRDefault="004A78F9" w:rsidP="005D17FE">
      <w:pPr>
        <w:rPr>
          <w:sz w:val="26"/>
          <w:szCs w:val="26"/>
        </w:rPr>
      </w:pPr>
    </w:p>
    <w:p w:rsidR="005D17FE" w:rsidRDefault="005D17FE" w:rsidP="005D17FE">
      <w:pPr>
        <w:rPr>
          <w:sz w:val="26"/>
          <w:szCs w:val="26"/>
        </w:rPr>
      </w:pPr>
    </w:p>
    <w:p w:rsidR="008F73A3" w:rsidRPr="00697DC5" w:rsidRDefault="004A78F9" w:rsidP="005D17FE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1" w:name="_GoBack"/>
      <w:bookmarkEnd w:id="1"/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82C" w:rsidRDefault="00EC782C">
      <w:r>
        <w:separator/>
      </w:r>
    </w:p>
  </w:endnote>
  <w:endnote w:type="continuationSeparator" w:id="0">
    <w:p w:rsidR="00EC782C" w:rsidRDefault="00EC7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82C" w:rsidRDefault="00EC782C">
      <w:r>
        <w:separator/>
      </w:r>
    </w:p>
  </w:footnote>
  <w:footnote w:type="continuationSeparator" w:id="0">
    <w:p w:rsidR="00EC782C" w:rsidRDefault="00EC78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C015C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B7822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410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4F95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1B83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8F9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7FE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26DB2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46401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0A1E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5C4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5D3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C782C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58BE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0A5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551BB-771B-4F0F-821F-AF67CC0F9A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79F821-06B1-41EA-914F-8AF42322DFB6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9E81AA-72F8-4DF1-86B7-F15D38FD2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C4C4DA-BB2E-4806-B427-A91FE179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5109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Aleksandrov_IM</cp:lastModifiedBy>
  <cp:revision>2</cp:revision>
  <cp:lastPrinted>2010-09-30T13:29:00Z</cp:lastPrinted>
  <dcterms:created xsi:type="dcterms:W3CDTF">2016-09-28T09:56:00Z</dcterms:created>
  <dcterms:modified xsi:type="dcterms:W3CDTF">2016-09-28T09:56:00Z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